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>Председатель Тендерной комисс</w:t>
            </w:r>
            <w:proofErr w:type="gramStart"/>
            <w:r>
              <w:t xml:space="preserve">ии </w:t>
            </w:r>
            <w:r w:rsidR="009A79DA">
              <w:br/>
            </w:r>
            <w:r>
              <w:t>ООО</w:t>
            </w:r>
            <w:proofErr w:type="gramEnd"/>
            <w:r>
              <w:t xml:space="preserve">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А.И.Клочихин</w:t>
            </w:r>
            <w:proofErr w:type="spellEnd"/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>
        <w:rPr>
          <w:b/>
          <w:color w:val="000000"/>
        </w:rPr>
        <w:t xml:space="preserve"> </w:t>
      </w:r>
      <w:r w:rsidR="00DF60BE">
        <w:rPr>
          <w:b/>
          <w:color w:val="000000"/>
        </w:rPr>
        <w:t>073-ДО-2016</w:t>
      </w:r>
      <w:r w:rsidRPr="00645232">
        <w:rPr>
          <w:b/>
          <w:color w:val="000000"/>
        </w:rPr>
        <w:t xml:space="preserve"> </w:t>
      </w:r>
      <w:r>
        <w:rPr>
          <w:b/>
          <w:color w:val="000000"/>
        </w:rPr>
        <w:t xml:space="preserve">   </w:t>
      </w:r>
      <w:r w:rsidRPr="00A7548F">
        <w:rPr>
          <w:color w:val="000000"/>
        </w:rPr>
        <w:t>от «</w:t>
      </w:r>
      <w:r>
        <w:rPr>
          <w:color w:val="000000"/>
        </w:rPr>
        <w:t xml:space="preserve">___ </w:t>
      </w:r>
      <w:r w:rsidRPr="00A7548F">
        <w:rPr>
          <w:color w:val="000000"/>
        </w:rPr>
        <w:t>»</w:t>
      </w:r>
      <w:r w:rsidRPr="00DE15B5">
        <w:t xml:space="preserve"> </w:t>
      </w:r>
      <w:r>
        <w:t>__________</w:t>
      </w:r>
      <w:r w:rsidRPr="00DE15B5">
        <w:t xml:space="preserve"> 201</w:t>
      </w:r>
      <w:r w:rsidR="00434C03">
        <w:t>6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2C756D" w:rsidRPr="00A414F3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A414F3">
        <w:rPr>
          <w:rFonts w:ascii="Times New Roman" w:hAnsi="Times New Roman" w:cs="Times New Roman"/>
          <w:b/>
          <w:sz w:val="24"/>
          <w:szCs w:val="24"/>
        </w:rPr>
        <w:t>Реконструкцию</w:t>
      </w:r>
      <w:r w:rsidR="00A414F3" w:rsidRPr="00A414F3">
        <w:rPr>
          <w:rFonts w:ascii="Times New Roman" w:hAnsi="Times New Roman" w:cs="Times New Roman"/>
          <w:b/>
          <w:sz w:val="24"/>
          <w:szCs w:val="24"/>
        </w:rPr>
        <w:t xml:space="preserve"> стандартных номеров под номера люкс № 205-206 главного корпус</w:t>
      </w:r>
      <w:proofErr w:type="gramStart"/>
      <w:r w:rsidR="00A414F3" w:rsidRPr="00A414F3">
        <w:rPr>
          <w:rFonts w:ascii="Times New Roman" w:hAnsi="Times New Roman" w:cs="Times New Roman"/>
          <w:b/>
          <w:sz w:val="24"/>
          <w:szCs w:val="24"/>
        </w:rPr>
        <w:t>а ООО</w:t>
      </w:r>
      <w:proofErr w:type="gramEnd"/>
      <w:r w:rsidR="00A414F3" w:rsidRPr="00A414F3">
        <w:rPr>
          <w:rFonts w:ascii="Times New Roman" w:hAnsi="Times New Roman" w:cs="Times New Roman"/>
          <w:b/>
          <w:sz w:val="24"/>
          <w:szCs w:val="24"/>
        </w:rPr>
        <w:t xml:space="preserve"> «СП «ЯНОС»</w:t>
      </w:r>
      <w:r w:rsidR="00A414F3">
        <w:rPr>
          <w:rFonts w:ascii="Times New Roman" w:hAnsi="Times New Roman" w:cs="Times New Roman"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в соответствии с 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техническим заданием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(указать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требуемый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073-ДО-2016.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Конверт доставляется представителем Претендента,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экспресс-почтой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скан-образов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(файл в формате .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) на электронный адрес </w:t>
      </w:r>
      <w:hyperlink r:id="rId9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Заривняк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Алексей Алексеевич</w:t>
      </w:r>
    </w:p>
    <w:p w:rsidR="00A71FC0" w:rsidRPr="00434C03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434C03"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915-990-40-75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434C03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Alexe1101@bk.ru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10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F60BE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F5666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не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несет какой бы то ни было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="00A414F3" w:rsidRPr="00A414F3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A414F3">
        <w:rPr>
          <w:rFonts w:ascii="Times New Roman" w:hAnsi="Times New Roman" w:cs="Times New Roman"/>
          <w:b/>
          <w:sz w:val="24"/>
          <w:szCs w:val="24"/>
        </w:rPr>
        <w:t>Реконструкцию</w:t>
      </w:r>
      <w:r w:rsidR="00A414F3" w:rsidRPr="00A414F3">
        <w:rPr>
          <w:rFonts w:ascii="Times New Roman" w:hAnsi="Times New Roman" w:cs="Times New Roman"/>
          <w:b/>
          <w:sz w:val="24"/>
          <w:szCs w:val="24"/>
        </w:rPr>
        <w:t xml:space="preserve"> стандартных номеров под номера люкс № 205-206 главного корпуса ООО «СП «ЯНОС»</w:t>
      </w:r>
      <w:r w:rsidR="00A414F3">
        <w:rPr>
          <w:rFonts w:ascii="Times New Roman" w:hAnsi="Times New Roman" w:cs="Times New Roman"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в соответствии с техническим заданием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обязуемся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051D2B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-201295</wp:posOffset>
                </wp:positionV>
                <wp:extent cx="1257300" cy="914400"/>
                <wp:effectExtent l="63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Исх. номер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.35pt;margin-top:-15.85pt;width:99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    <v:textbox>
                  <w:txbxContent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Исх. номер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</w:t>
      </w:r>
      <w:proofErr w:type="gramStart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E902B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 направляет настоящую оферту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</w:t>
      </w:r>
      <w:r w:rsidR="00A414F3">
        <w:rPr>
          <w:rFonts w:ascii="Times New Roman" w:eastAsia="Times New Roman" w:hAnsi="Times New Roman" w:cs="Times New Roman"/>
          <w:sz w:val="24"/>
          <w:szCs w:val="24"/>
        </w:rPr>
        <w:t>» с целью заключения договора</w:t>
      </w:r>
      <w:r w:rsidR="00051D2B" w:rsidRPr="00051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4F3" w:rsidRPr="00A414F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A414F3" w:rsidRPr="00A414F3">
        <w:rPr>
          <w:rFonts w:ascii="Times New Roman" w:hAnsi="Times New Roman" w:cs="Times New Roman"/>
          <w:sz w:val="24"/>
          <w:szCs w:val="24"/>
        </w:rPr>
        <w:t>Реконструкцию стандартных номеров под номера люкс № 205-206 главного корпус</w:t>
      </w:r>
      <w:proofErr w:type="gramStart"/>
      <w:r w:rsidR="00A414F3" w:rsidRPr="00A414F3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="00A414F3" w:rsidRPr="00A414F3">
        <w:rPr>
          <w:rFonts w:ascii="Times New Roman" w:hAnsi="Times New Roman" w:cs="Times New Roman"/>
          <w:sz w:val="24"/>
          <w:szCs w:val="24"/>
        </w:rPr>
        <w:t xml:space="preserve"> «СП «ЯНОС»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A414F3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414F3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414F3">
        <w:rPr>
          <w:rFonts w:ascii="Times New Roman" w:hAnsi="Times New Roman" w:cs="Times New Roman"/>
          <w:sz w:val="24"/>
          <w:szCs w:val="24"/>
        </w:rPr>
        <w:t>еконструкцию стандартных номеров под номера люкс № 205-206 главного корпус</w:t>
      </w:r>
      <w:proofErr w:type="gramStart"/>
      <w:r w:rsidRPr="00A414F3">
        <w:rPr>
          <w:rFonts w:ascii="Times New Roman" w:hAnsi="Times New Roman" w:cs="Times New Roman"/>
          <w:sz w:val="24"/>
          <w:szCs w:val="24"/>
        </w:rPr>
        <w:t xml:space="preserve">а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="00A414F3" w:rsidRPr="00A41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4F3">
        <w:rPr>
          <w:rFonts w:ascii="Times New Roman" w:hAnsi="Times New Roman" w:cs="Times New Roman"/>
          <w:sz w:val="24"/>
          <w:szCs w:val="24"/>
        </w:rPr>
        <w:t>Реконструкция</w:t>
      </w:r>
      <w:r w:rsidR="00A414F3" w:rsidRPr="00A414F3">
        <w:rPr>
          <w:rFonts w:ascii="Times New Roman" w:hAnsi="Times New Roman" w:cs="Times New Roman"/>
          <w:sz w:val="24"/>
          <w:szCs w:val="24"/>
        </w:rPr>
        <w:t xml:space="preserve"> стандартных номеров под номера люкс № 205-206 главного корпус</w:t>
      </w:r>
      <w:proofErr w:type="gramStart"/>
      <w:r w:rsidR="00A414F3" w:rsidRPr="00A414F3">
        <w:rPr>
          <w:rFonts w:ascii="Times New Roman" w:hAnsi="Times New Roman" w:cs="Times New Roman"/>
          <w:sz w:val="24"/>
          <w:szCs w:val="24"/>
        </w:rPr>
        <w:t xml:space="preserve">а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>3 ма</w:t>
      </w:r>
      <w:r w:rsidR="00A414F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A414F3">
        <w:rPr>
          <w:rFonts w:ascii="Times New Roman" w:eastAsia="Times New Roman" w:hAnsi="Times New Roman" w:cs="Times New Roman"/>
          <w:sz w:val="24"/>
          <w:szCs w:val="24"/>
        </w:rPr>
        <w:t>21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A414F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6642B3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1A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«Санаторий-профилакторий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ЯРОСЛАВНЕФТЕОРГСИНТЕЗ»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150522 </w:t>
      </w:r>
      <w:proofErr w:type="gramStart"/>
      <w:r w:rsidRPr="00987C3C">
        <w:rPr>
          <w:rFonts w:ascii="Times New Roman" w:eastAsia="Calibri" w:hAnsi="Times New Roman" w:cs="Times New Roman"/>
          <w:sz w:val="24"/>
          <w:szCs w:val="24"/>
        </w:rPr>
        <w:t>Ярославская</w:t>
      </w:r>
      <w:proofErr w:type="gramEnd"/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 обл.,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Ярославский р-н, п. пансионата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«Ярославль», санаторий-профилакторий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Выдаваемая техническая документация: дефектная ведомость,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отказа или уклонения Победителя отбора от подписания договора подряда Победитель будет обязан,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безусловно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Заказчика выполняет </w:t>
      </w:r>
      <w:r w:rsidR="00051D2B" w:rsidRPr="002C756D">
        <w:rPr>
          <w:rFonts w:ascii="Times New Roman" w:eastAsia="Times New Roman" w:hAnsi="Times New Roman" w:cs="Times New Roman"/>
          <w:sz w:val="24"/>
          <w:szCs w:val="24"/>
        </w:rPr>
        <w:t xml:space="preserve">комплекса работ по </w:t>
      </w:r>
      <w:r w:rsidR="00A414F3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414F3">
        <w:rPr>
          <w:rFonts w:ascii="Times New Roman" w:hAnsi="Times New Roman" w:cs="Times New Roman"/>
          <w:sz w:val="24"/>
          <w:szCs w:val="24"/>
        </w:rPr>
        <w:t>еконструкции</w:t>
      </w:r>
      <w:r w:rsidR="00A414F3" w:rsidRPr="00A414F3">
        <w:rPr>
          <w:rFonts w:ascii="Times New Roman" w:hAnsi="Times New Roman" w:cs="Times New Roman"/>
          <w:sz w:val="24"/>
          <w:szCs w:val="24"/>
        </w:rPr>
        <w:t xml:space="preserve"> стандартных номеров под номера люкс № 205-206 главного корпус</w:t>
      </w:r>
      <w:proofErr w:type="gramStart"/>
      <w:r w:rsidR="00A414F3" w:rsidRPr="00A414F3">
        <w:rPr>
          <w:rFonts w:ascii="Times New Roman" w:hAnsi="Times New Roman" w:cs="Times New Roman"/>
          <w:sz w:val="24"/>
          <w:szCs w:val="24"/>
        </w:rPr>
        <w:t xml:space="preserve">а </w:t>
      </w:r>
      <w:r w:rsidRPr="004F4D48">
        <w:rPr>
          <w:rFonts w:ascii="Times New Roman" w:eastAsia="Times New Roman" w:hAnsi="Times New Roman" w:cs="Times New Roman"/>
        </w:rPr>
        <w:t>ООО</w:t>
      </w:r>
      <w:proofErr w:type="gramEnd"/>
      <w:r w:rsidRPr="004F4D48">
        <w:rPr>
          <w:rFonts w:ascii="Times New Roman" w:eastAsia="Times New Roman" w:hAnsi="Times New Roman" w:cs="Times New Roman"/>
        </w:rPr>
        <w:t xml:space="preserve"> «СП ЯНОС»,</w:t>
      </w:r>
      <w:r w:rsidRPr="002C756D">
        <w:rPr>
          <w:rFonts w:ascii="Times New Roman" w:eastAsia="Times New Roman" w:hAnsi="Times New Roman" w:cs="Times New Roman"/>
          <w:b/>
        </w:rPr>
        <w:t xml:space="preserve"> </w:t>
      </w:r>
      <w:r w:rsidRPr="002C756D">
        <w:rPr>
          <w:rFonts w:ascii="Times New Roman" w:eastAsia="Times New Roman" w:hAnsi="Times New Roman" w:cs="Times New Roman"/>
        </w:rPr>
        <w:t>на основании Технического задания заказчика, указанного в приложении № 1.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4F4D48">
        <w:rPr>
          <w:rFonts w:ascii="Times New Roman" w:eastAsia="Times New Roman" w:hAnsi="Times New Roman" w:cs="Times New Roman"/>
        </w:rPr>
        <w:t>3</w:t>
      </w:r>
      <w:r w:rsidR="003F3308" w:rsidRPr="002C756D">
        <w:rPr>
          <w:rFonts w:ascii="Times New Roman" w:eastAsia="Times New Roman" w:hAnsi="Times New Roman" w:cs="Times New Roman"/>
        </w:rPr>
        <w:t xml:space="preserve"> </w:t>
      </w:r>
      <w:r w:rsidR="004F4D48">
        <w:rPr>
          <w:rFonts w:ascii="Times New Roman" w:eastAsia="Times New Roman" w:hAnsi="Times New Roman" w:cs="Times New Roman"/>
        </w:rPr>
        <w:t>ма</w:t>
      </w:r>
      <w:r w:rsidR="00A414F3">
        <w:rPr>
          <w:rFonts w:ascii="Times New Roman" w:eastAsia="Times New Roman" w:hAnsi="Times New Roman" w:cs="Times New Roman"/>
        </w:rPr>
        <w:t>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4F4D48">
        <w:rPr>
          <w:rFonts w:ascii="Times New Roman" w:eastAsia="Times New Roman" w:hAnsi="Times New Roman" w:cs="Times New Roman"/>
        </w:rPr>
        <w:t>21</w:t>
      </w:r>
      <w:r w:rsidRPr="002C756D">
        <w:rPr>
          <w:rFonts w:ascii="Times New Roman" w:eastAsia="Times New Roman" w:hAnsi="Times New Roman" w:cs="Times New Roman"/>
        </w:rPr>
        <w:t xml:space="preserve"> </w:t>
      </w:r>
      <w:r w:rsidR="00051D2B" w:rsidRPr="002C756D">
        <w:rPr>
          <w:rFonts w:ascii="Times New Roman" w:eastAsia="Times New Roman" w:hAnsi="Times New Roman" w:cs="Times New Roman"/>
        </w:rPr>
        <w:t>ма</w:t>
      </w:r>
      <w:r w:rsidR="00A414F3">
        <w:rPr>
          <w:rFonts w:ascii="Times New Roman" w:eastAsia="Times New Roman" w:hAnsi="Times New Roman" w:cs="Times New Roman"/>
        </w:rPr>
        <w:t>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по реконструкции КТП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Pr="005F247D">
        <w:rPr>
          <w:rFonts w:ascii="Times New Roman" w:eastAsia="Times New Roman" w:hAnsi="Times New Roman" w:cs="Times New Roman"/>
          <w:iCs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051D2B">
        <w:rPr>
          <w:rFonts w:ascii="Times New Roman" w:eastAsia="Times New Roman" w:hAnsi="Times New Roman" w:cs="Times New Roman"/>
        </w:rPr>
        <w:t>6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2.1. Стоимость работ,</w:t>
      </w:r>
      <w:r w:rsidRPr="005F247D">
        <w:rPr>
          <w:rFonts w:ascii="Times New Roman" w:eastAsia="Times New Roman" w:hAnsi="Times New Roman" w:cs="Times New Roman"/>
          <w:b/>
        </w:rPr>
        <w:t xml:space="preserve"> </w:t>
      </w:r>
      <w:r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Pr="005F247D">
        <w:rPr>
          <w:rFonts w:ascii="Times New Roman" w:eastAsia="Times New Roman" w:hAnsi="Times New Roman" w:cs="Times New Roman"/>
          <w:bCs/>
        </w:rPr>
        <w:t xml:space="preserve">, </w:t>
      </w:r>
      <w:r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5F247D">
        <w:rPr>
          <w:rFonts w:ascii="Times New Roman" w:eastAsia="Times New Roman" w:hAnsi="Times New Roman" w:cs="Times New Roman"/>
          <w:bCs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</w:rPr>
        <w:t xml:space="preserve"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5F247D">
        <w:rPr>
          <w:rFonts w:ascii="Times New Roman" w:eastAsia="Times New Roman" w:hAnsi="Times New Roman" w:cs="Times New Roman"/>
        </w:rPr>
        <w:t>взрывозащите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 xml:space="preserve">фикаты </w:t>
      </w:r>
      <w:r w:rsidRPr="005F247D">
        <w:rPr>
          <w:rFonts w:ascii="Times New Roman" w:eastAsia="Times New Roman" w:hAnsi="Times New Roman" w:cs="Times New Roman"/>
        </w:rPr>
        <w:lastRenderedPageBreak/>
        <w:t>соответствия требованиям технического регламента о безопасности машин и оборудования и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 xml:space="preserve">Положение  о пропускном и </w:t>
      </w:r>
      <w:proofErr w:type="spellStart"/>
      <w:r w:rsidRPr="005F247D">
        <w:rPr>
          <w:rFonts w:ascii="Times New Roman" w:eastAsia="Times New Roman" w:hAnsi="Times New Roman" w:cs="Times New Roman"/>
        </w:rPr>
        <w:t>внутриобъектовом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247D">
        <w:rPr>
          <w:rFonts w:ascii="Times New Roman" w:eastAsia="Times New Roman" w:hAnsi="Times New Roman" w:cs="Times New Roman"/>
        </w:rPr>
        <w:t>режимах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4.7. Названные в </w:t>
      </w:r>
      <w:proofErr w:type="spellStart"/>
      <w:r w:rsidRPr="005F247D">
        <w:rPr>
          <w:rFonts w:ascii="Times New Roman" w:eastAsia="Times New Roman" w:hAnsi="Times New Roman" w:cs="Times New Roman"/>
          <w:color w:val="000000"/>
        </w:rPr>
        <w:t>п.п</w:t>
      </w:r>
      <w:proofErr w:type="spellEnd"/>
      <w:r w:rsidRPr="005F247D">
        <w:rPr>
          <w:rFonts w:ascii="Times New Roman" w:eastAsia="Times New Roman" w:hAnsi="Times New Roman" w:cs="Times New Roman"/>
          <w:color w:val="000000"/>
        </w:rPr>
        <w:t>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4.11. В случае привлечения Подрядчиком (субподрядчиками) для выполнения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работ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4.15. Заказчик вправе в любое время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4.19. </w:t>
      </w:r>
      <w:proofErr w:type="gramStart"/>
      <w:r w:rsidRPr="005F247D">
        <w:rPr>
          <w:rFonts w:ascii="Times New Roman" w:eastAsia="Times New Roman" w:hAnsi="Times New Roman" w:cs="Times New Roman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>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4.22. </w:t>
      </w:r>
      <w:proofErr w:type="gramStart"/>
      <w:r w:rsidRPr="005F247D">
        <w:rPr>
          <w:rFonts w:ascii="Times New Roman" w:eastAsia="Times New Roman" w:hAnsi="Times New Roman" w:cs="Times New Roman"/>
        </w:rPr>
        <w:t>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5F247D">
        <w:rPr>
          <w:rFonts w:ascii="Times New Roman" w:eastAsia="Times New Roman" w:hAnsi="Times New Roman" w:cs="Times New Roman"/>
          <w:lang w:eastAsia="ar-SA"/>
        </w:rPr>
        <w:t>т.ч</w:t>
      </w:r>
      <w:proofErr w:type="spellEnd"/>
      <w:r w:rsidRPr="005F247D">
        <w:rPr>
          <w:rFonts w:ascii="Times New Roman" w:eastAsia="Times New Roman" w:hAnsi="Times New Roman" w:cs="Times New Roman"/>
          <w:lang w:eastAsia="ar-SA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5F247D">
        <w:rPr>
          <w:rFonts w:ascii="Times New Roman" w:eastAsia="Times New Roman" w:hAnsi="Times New Roman" w:cs="Times New Roman"/>
          <w:lang w:eastAsia="ar-SA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7.4. По завершению выполнения работ Подрядчик передает Заказчику исполнительную документацию в соответствии со СНиП,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действующими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</w:t>
      </w:r>
      <w:proofErr w:type="gramStart"/>
      <w:r w:rsidRPr="005F247D">
        <w:rPr>
          <w:rFonts w:ascii="Times New Roman" w:eastAsia="Times New Roman" w:hAnsi="Times New Roman" w:cs="Times New Roman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 xml:space="preserve"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</w:t>
      </w:r>
      <w:r w:rsidRPr="005F247D">
        <w:rPr>
          <w:rFonts w:ascii="Times New Roman" w:eastAsia="Times New Roman" w:hAnsi="Times New Roman" w:cs="Times New Roman"/>
        </w:rPr>
        <w:lastRenderedPageBreak/>
        <w:t>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0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1809EC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proofErr w:type="gramStart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</w:t>
      </w:r>
      <w:proofErr w:type="gramEnd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12.6.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12.7.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1809EC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 xml:space="preserve">0 дней оплачивает Подрядчику фактически выполненные работы. </w:t>
      </w:r>
      <w:proofErr w:type="gramStart"/>
      <w:r w:rsidRPr="005F247D">
        <w:rPr>
          <w:rFonts w:ascii="Times New Roman" w:eastAsia="Times New Roman" w:hAnsi="Times New Roman" w:cs="Times New Roman"/>
        </w:rPr>
        <w:t>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12.9.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был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 xml:space="preserve">Подрядчик уплачивает предусмотренные настоящим разделом неустойки не позднее 5 рабочих дней </w:t>
      </w:r>
      <w:proofErr w:type="gramStart"/>
      <w:r w:rsidRPr="005F247D">
        <w:rPr>
          <w:rFonts w:ascii="Times New Roman" w:eastAsia="Times New Roman" w:hAnsi="Times New Roman" w:cs="Times New Roman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051D2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225425</wp:posOffset>
                </wp:positionV>
                <wp:extent cx="6435090" cy="1959610"/>
                <wp:effectExtent l="1905" t="5080" r="1905" b="6985"/>
                <wp:wrapSquare wrapText="larges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090" cy="19596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529"/>
                              <w:gridCol w:w="4394"/>
                            </w:tblGrid>
                            <w:tr w:rsidR="003410AE" w:rsidRPr="00F84D66" w:rsidTr="000A6375">
                              <w:trPr>
                                <w:trHeight w:val="360"/>
                              </w:trPr>
                              <w:tc>
                                <w:tcPr>
                                  <w:tcW w:w="5529" w:type="dxa"/>
                                </w:tcPr>
                                <w:p w:rsidR="003410AE" w:rsidRPr="003B0191" w:rsidRDefault="003410AE" w:rsidP="002D7062">
                                  <w:pPr>
                                    <w:spacing w:after="0" w:line="240" w:lineRule="auto"/>
                                    <w:ind w:left="-720" w:firstLine="720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ООО "СП "ЯНОС"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150522,  Ярославская обл., Ярославский р-он,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п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/о Красные Ткачи, санаторий-профилакторий 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«ЯНОС»</w:t>
                                  </w: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,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дом 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Р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40702810402001099190</w:t>
                                  </w:r>
                                </w:p>
                                <w:p w:rsidR="003410AE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Филиал АКБ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«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Еврофинанс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Моснарбанк</w:t>
                                  </w:r>
                                  <w:proofErr w:type="spell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Ярославль </w:t>
                                  </w:r>
                                </w:p>
                                <w:p w:rsidR="003410AE" w:rsidRPr="003B0191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г. Ярославль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ИНН 7627025663 КПП 762701001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К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30101810300000000731</w:t>
                                  </w:r>
                                </w:p>
                                <w:p w:rsidR="003410AE" w:rsidRPr="003B0191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БИК 047888731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ОКПО 49409137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ОГРН 1037602610100</w:t>
                                  </w:r>
                                </w:p>
                                <w:p w:rsidR="003410AE" w:rsidRPr="00423FAA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Тел/факс: (4852)31-02-15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3410AE" w:rsidRPr="00F84D66" w:rsidRDefault="003410AE" w:rsidP="005F247D">
                                  <w:pPr>
                                    <w:snapToGrid w:val="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10AE" w:rsidRPr="00F84D66" w:rsidRDefault="003410AE" w:rsidP="000A6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54.9pt;margin-top:17.75pt;width:506.7pt;height:154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529"/>
                        <w:gridCol w:w="4394"/>
                      </w:tblGrid>
                      <w:tr w:rsidR="003410AE" w:rsidRPr="00F84D66" w:rsidTr="000A6375">
                        <w:trPr>
                          <w:trHeight w:val="360"/>
                        </w:trPr>
                        <w:tc>
                          <w:tcPr>
                            <w:tcW w:w="5529" w:type="dxa"/>
                          </w:tcPr>
                          <w:p w:rsidR="003410AE" w:rsidRPr="003B0191" w:rsidRDefault="003410AE" w:rsidP="002D7062">
                            <w:pPr>
                              <w:spacing w:after="0" w:line="240" w:lineRule="auto"/>
                              <w:ind w:left="-720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ООО "СП "ЯНОС"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150522,  Ярославская обл., Ярославский р-он,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п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/о Красные Ткачи, санаторий-профилакторий 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«ЯНОС»</w:t>
                            </w: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 ,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дом 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40702810402001099190</w:t>
                            </w:r>
                          </w:p>
                          <w:p w:rsidR="003410AE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Филиал АКБ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«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Еврофинанс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Моснарбанк</w:t>
                            </w:r>
                            <w:proofErr w:type="spell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, Ярославль </w:t>
                            </w:r>
                          </w:p>
                          <w:p w:rsidR="003410AE" w:rsidRPr="003B0191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г. Ярославль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ИНН 7627025663 КПП 762701001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30101810300000000731</w:t>
                            </w:r>
                          </w:p>
                          <w:p w:rsidR="003410AE" w:rsidRPr="003B0191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БИК 047888731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ОКПО 49409137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ОГРН 1037602610100</w:t>
                            </w:r>
                          </w:p>
                          <w:p w:rsidR="003410AE" w:rsidRPr="00423FAA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sz w:val="23"/>
                                <w:szCs w:val="23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Тел/факс: (4852)31-02-15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3410AE" w:rsidRPr="00F84D66" w:rsidRDefault="003410AE" w:rsidP="005F247D">
                            <w:pPr>
                              <w:snapToGrid w:val="0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</w:tbl>
                    <w:p w:rsidR="003410AE" w:rsidRPr="00F84D66" w:rsidRDefault="003410AE" w:rsidP="000A6375"/>
                  </w:txbxContent>
                </v:textbox>
                <w10:wrap type="square" side="largest" anchorx="page"/>
              </v:shape>
            </w:pict>
          </mc:Fallback>
        </mc:AlternateConten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C3F75" w:rsidRPr="005F247D" w:rsidRDefault="006C3F75" w:rsidP="006C3F75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C3F75" w:rsidRPr="006C3DCA" w:rsidRDefault="006C3F75" w:rsidP="006C3F75">
      <w:pPr>
        <w:spacing w:line="360" w:lineRule="auto"/>
        <w:jc w:val="center"/>
      </w:pPr>
    </w:p>
    <w:p w:rsidR="006C3F75" w:rsidRPr="005F247D" w:rsidRDefault="006C3F75" w:rsidP="006C3F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6C3F75" w:rsidRPr="005F247D" w:rsidRDefault="006C3F75" w:rsidP="006C3F7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1559"/>
        <w:gridCol w:w="1701"/>
        <w:gridCol w:w="1276"/>
        <w:gridCol w:w="850"/>
        <w:gridCol w:w="850"/>
        <w:gridCol w:w="851"/>
        <w:gridCol w:w="992"/>
      </w:tblGrid>
      <w:tr w:rsidR="006C3F75" w:rsidRPr="00FA1B8F" w:rsidTr="006E2864">
        <w:trPr>
          <w:trHeight w:val="1538"/>
        </w:trPr>
        <w:tc>
          <w:tcPr>
            <w:tcW w:w="567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3F75" w:rsidRPr="00FA1B8F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6C3F75" w:rsidRPr="007750C5" w:rsidTr="006E2864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6C3F75" w:rsidRPr="005F247D" w:rsidRDefault="006C3F75" w:rsidP="006E28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559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F75" w:rsidRPr="00FF1EFC" w:rsidTr="006E2864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6C3F75" w:rsidRPr="005F247D" w:rsidRDefault="006C3F75" w:rsidP="006E28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3F75" w:rsidRPr="005263D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04068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04068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C3F75" w:rsidRPr="0004068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C3F75" w:rsidRPr="0004068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F75" w:rsidRPr="005F247D" w:rsidTr="006E2864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6C3F75" w:rsidRPr="005F247D" w:rsidRDefault="006C3F75" w:rsidP="006E28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3F75" w:rsidRPr="00FF1EFC" w:rsidRDefault="006C3F75" w:rsidP="006E2864">
            <w:pPr>
              <w:pStyle w:val="1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F75" w:rsidRPr="005F247D" w:rsidTr="006E2864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6C3F75" w:rsidRPr="005F247D" w:rsidRDefault="006C3F75" w:rsidP="006E28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3F7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3F75" w:rsidRPr="0031549A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F75" w:rsidRPr="005F247D" w:rsidTr="006E2864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6C3F75" w:rsidRDefault="006C3F75" w:rsidP="006E28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3F75" w:rsidRPr="0031549A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3F7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3F75" w:rsidRPr="0031549A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3F7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F75" w:rsidRPr="005F247D" w:rsidTr="006E2864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6C3F75" w:rsidRDefault="006C3F75" w:rsidP="006E28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3F75" w:rsidRPr="0031549A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3F7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3F75" w:rsidRPr="0031549A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3F75" w:rsidRPr="00B61E76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C3F75" w:rsidRPr="001C0365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C3F75" w:rsidRPr="00FF1EFC" w:rsidRDefault="006C3F75" w:rsidP="006E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3F75" w:rsidRPr="005F247D" w:rsidRDefault="006C3F75" w:rsidP="006C3F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3F75" w:rsidRPr="001F7142" w:rsidRDefault="006C3F75" w:rsidP="006C3F75">
      <w:pPr>
        <w:jc w:val="right"/>
      </w:pPr>
    </w:p>
    <w:p w:rsidR="006C3F75" w:rsidRPr="001F7142" w:rsidRDefault="006C3F75" w:rsidP="006C3F75">
      <w:pPr>
        <w:jc w:val="right"/>
      </w:pPr>
    </w:p>
    <w:p w:rsidR="006C3F75" w:rsidRPr="005F247D" w:rsidRDefault="006C3F75" w:rsidP="006C3F75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6C3F75" w:rsidRPr="005F247D" w:rsidRDefault="006C3F75" w:rsidP="006C3F75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6C3F75" w:rsidRDefault="006C3F75" w:rsidP="006C3F7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C3F75" w:rsidRPr="00A71FC0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«Список рассылки»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3F75" w:rsidRPr="00A71FC0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8"/>
      </w:tblGrid>
      <w:tr w:rsidR="006C3F75" w:rsidRPr="00A71FC0" w:rsidTr="006E2864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</w:tc>
      </w:tr>
      <w:tr w:rsidR="006C3F75" w:rsidRPr="00A71FC0" w:rsidTr="006E2864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ачальник Отдела корпоративных отношений и УИ ОАО «</w:t>
            </w:r>
            <w:proofErr w:type="spellStart"/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-ЯНОС»</w:t>
            </w:r>
          </w:p>
        </w:tc>
      </w:tr>
      <w:tr w:rsidR="006C3F75" w:rsidRPr="00A71FC0" w:rsidTr="006E2864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И.П. </w:t>
            </w:r>
            <w:proofErr w:type="spellStart"/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Будалова</w:t>
            </w:r>
            <w:proofErr w:type="spellEnd"/>
          </w:p>
        </w:tc>
      </w:tr>
      <w:tr w:rsidR="006C3F75" w:rsidRPr="00A71FC0" w:rsidTr="006E2864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page" w:tblpX="6623" w:tblpY="-204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3"/>
      </w:tblGrid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Тендерной комиссии</w:t>
            </w:r>
          </w:p>
        </w:tc>
      </w:tr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А.И. Клочихин</w:t>
            </w:r>
          </w:p>
        </w:tc>
      </w:tr>
      <w:tr w:rsidR="006C3F75" w:rsidRPr="00A71FC0" w:rsidTr="006E28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F75" w:rsidRPr="00A71FC0" w:rsidRDefault="006C3F75" w:rsidP="006E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6C3F75" w:rsidRPr="00A71FC0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C3F75" w:rsidRPr="00A71FC0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3F75" w:rsidRPr="00A71FC0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Контрагенты, имеющие статус «Аккредитованы»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2335"/>
        <w:gridCol w:w="2231"/>
        <w:gridCol w:w="2101"/>
      </w:tblGrid>
      <w:tr w:rsidR="006C3F75" w:rsidRPr="00A71FC0" w:rsidTr="006E2864"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Местонахождение </w:t>
            </w:r>
          </w:p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(город)</w:t>
            </w:r>
          </w:p>
        </w:tc>
      </w:tr>
      <w:tr w:rsidR="006C3F75" w:rsidRPr="00A71FC0" w:rsidTr="006E2864"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6C3F75" w:rsidRPr="00FF1EFC" w:rsidRDefault="006C3F75" w:rsidP="006E2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EF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Уют Сервис</w:t>
            </w:r>
            <w:r w:rsidRPr="00FF1EF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6C3F75" w:rsidRPr="00FF1EFC" w:rsidRDefault="006C3F75" w:rsidP="006E28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Servis.yut@yandex.ru</w:t>
            </w:r>
          </w:p>
        </w:tc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C3F75" w:rsidRPr="00A71FC0" w:rsidTr="006E2864"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hideMark/>
          </w:tcPr>
          <w:p w:rsidR="006C3F75" w:rsidRPr="00FF1EFC" w:rsidRDefault="006C3F75" w:rsidP="006E2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Головчак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М.И.</w:t>
            </w:r>
          </w:p>
        </w:tc>
        <w:tc>
          <w:tcPr>
            <w:tcW w:w="0" w:type="auto"/>
          </w:tcPr>
          <w:p w:rsidR="006C3F75" w:rsidRPr="00FF1EFC" w:rsidRDefault="006C3F75" w:rsidP="006E286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481701@mail.ru</w:t>
            </w:r>
          </w:p>
        </w:tc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C3F75" w:rsidRPr="00A71FC0" w:rsidTr="006E2864"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hideMark/>
          </w:tcPr>
          <w:p w:rsidR="006C3F75" w:rsidRPr="00FF1EFC" w:rsidRDefault="006C3F75" w:rsidP="006E28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ПромСпецСтрой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6C3F75" w:rsidRPr="00FF1EFC" w:rsidRDefault="00DF60BE" w:rsidP="006E2864">
            <w:pPr>
              <w:pStyle w:val="1"/>
              <w:spacing w:before="0" w:beforeAutospacing="0" w:after="0" w:afterAutospacing="0"/>
              <w:jc w:val="center"/>
              <w:textAlignment w:val="baseline"/>
              <w:outlineLvl w:val="0"/>
              <w:rPr>
                <w:color w:val="000000"/>
                <w:sz w:val="20"/>
                <w:szCs w:val="20"/>
              </w:rPr>
            </w:pPr>
            <w:hyperlink r:id="rId11" w:history="1">
              <w:r w:rsidR="006C3F75" w:rsidRPr="00B61E76">
                <w:rPr>
                  <w:rStyle w:val="a3"/>
                  <w:b w:val="0"/>
                  <w:color w:val="151C40"/>
                  <w:sz w:val="18"/>
                  <w:szCs w:val="18"/>
                  <w:u w:val="none"/>
                  <w:bdr w:val="none" w:sz="0" w:space="0" w:color="auto" w:frame="1"/>
                </w:rPr>
                <w:t>skpss2015</w:t>
              </w:r>
              <w:r w:rsidR="006C3F75" w:rsidRPr="0031549A">
                <w:rPr>
                  <w:rStyle w:val="a3"/>
                  <w:b w:val="0"/>
                  <w:color w:val="151C40"/>
                  <w:sz w:val="18"/>
                  <w:szCs w:val="18"/>
                  <w:u w:val="none"/>
                  <w:bdr w:val="none" w:sz="0" w:space="0" w:color="auto" w:frame="1"/>
                </w:rPr>
                <w:t>@mail.ru</w:t>
              </w:r>
            </w:hyperlink>
          </w:p>
        </w:tc>
        <w:tc>
          <w:tcPr>
            <w:tcW w:w="0" w:type="auto"/>
            <w:hideMark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C3F75" w:rsidRPr="00A71FC0" w:rsidTr="006E2864">
        <w:tc>
          <w:tcPr>
            <w:tcW w:w="0" w:type="auto"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C3F75" w:rsidRDefault="006C3F75" w:rsidP="006E28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СК «САП»</w:t>
            </w:r>
          </w:p>
        </w:tc>
        <w:tc>
          <w:tcPr>
            <w:tcW w:w="0" w:type="auto"/>
          </w:tcPr>
          <w:p w:rsidR="006C3F75" w:rsidRDefault="006C3F75" w:rsidP="006E28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C3F75" w:rsidRPr="00A71FC0" w:rsidTr="006E2864">
        <w:tc>
          <w:tcPr>
            <w:tcW w:w="0" w:type="auto"/>
          </w:tcPr>
          <w:p w:rsidR="006C3F75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C3F75" w:rsidRDefault="006C3F75" w:rsidP="006E28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«СК-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Техстрой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6C3F75" w:rsidRPr="00B61E76" w:rsidRDefault="00DF60BE" w:rsidP="006E28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" w:history="1">
              <w:r w:rsidR="006C3F75" w:rsidRPr="00B61E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bdr w:val="none" w:sz="0" w:space="0" w:color="auto" w:frame="1"/>
                  <w:lang w:val="en-US"/>
                </w:rPr>
                <w:t>SK-Tehstroy</w:t>
              </w:r>
              <w:r w:rsidR="006C3F75" w:rsidRPr="00B61E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bdr w:val="none" w:sz="0" w:space="0" w:color="auto" w:frame="1"/>
                </w:rPr>
                <w:t>@mail.ru</w:t>
              </w:r>
            </w:hyperlink>
          </w:p>
        </w:tc>
        <w:tc>
          <w:tcPr>
            <w:tcW w:w="0" w:type="auto"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C3F75" w:rsidRPr="00A71FC0" w:rsidTr="006E2864">
        <w:tc>
          <w:tcPr>
            <w:tcW w:w="0" w:type="auto"/>
          </w:tcPr>
          <w:p w:rsidR="006C3F75" w:rsidRPr="00B61E76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0" w:type="auto"/>
          </w:tcPr>
          <w:p w:rsidR="006C3F75" w:rsidRDefault="006C3F75" w:rsidP="006E28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Стройпуть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6C3F75" w:rsidRPr="00B61E76" w:rsidRDefault="00DF60BE" w:rsidP="006E2864">
            <w:pPr>
              <w:jc w:val="center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</w:pPr>
            <w:hyperlink r:id="rId13" w:history="1">
              <w:r w:rsidR="006C3F75" w:rsidRPr="00B61E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bdr w:val="none" w:sz="0" w:space="0" w:color="auto" w:frame="1"/>
                  <w:lang w:val="en-US"/>
                </w:rPr>
                <w:t>Stroyput75</w:t>
              </w:r>
              <w:r w:rsidR="006C3F75" w:rsidRPr="00B61E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bdr w:val="none" w:sz="0" w:space="0" w:color="auto" w:frame="1"/>
                </w:rPr>
                <w:t>@mail.ru</w:t>
              </w:r>
            </w:hyperlink>
          </w:p>
        </w:tc>
        <w:tc>
          <w:tcPr>
            <w:tcW w:w="0" w:type="auto"/>
          </w:tcPr>
          <w:p w:rsidR="006C3F75" w:rsidRPr="00A71FC0" w:rsidRDefault="006C3F75" w:rsidP="006E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</w:tbl>
    <w:p w:rsidR="006C3F75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3F75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3F75" w:rsidRPr="0038163B" w:rsidRDefault="006C3F75" w:rsidP="006C3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Исполнитель ___________________</w:t>
      </w:r>
    </w:p>
    <w:p w:rsidR="00FC1B5A" w:rsidRPr="0038163B" w:rsidRDefault="00FC1B5A" w:rsidP="006C3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C1B5A" w:rsidRPr="0038163B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B52" w:rsidRDefault="002A1B52" w:rsidP="00E07BEE">
      <w:pPr>
        <w:spacing w:after="0" w:line="240" w:lineRule="auto"/>
      </w:pPr>
      <w:r>
        <w:separator/>
      </w:r>
    </w:p>
  </w:endnote>
  <w:endnote w:type="continuationSeparator" w:id="0">
    <w:p w:rsidR="002A1B52" w:rsidRDefault="002A1B52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B52" w:rsidRDefault="002A1B52" w:rsidP="00E07BEE">
      <w:pPr>
        <w:spacing w:after="0" w:line="240" w:lineRule="auto"/>
      </w:pPr>
      <w:r>
        <w:separator/>
      </w:r>
    </w:p>
  </w:footnote>
  <w:footnote w:type="continuationSeparator" w:id="0">
    <w:p w:rsidR="002A1B52" w:rsidRDefault="002A1B52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C0"/>
    <w:rsid w:val="0001273D"/>
    <w:rsid w:val="00013CCF"/>
    <w:rsid w:val="0004068C"/>
    <w:rsid w:val="00051D2B"/>
    <w:rsid w:val="000745D3"/>
    <w:rsid w:val="00075761"/>
    <w:rsid w:val="000A6375"/>
    <w:rsid w:val="000B649D"/>
    <w:rsid w:val="000C04AC"/>
    <w:rsid w:val="000C0704"/>
    <w:rsid w:val="000E2E10"/>
    <w:rsid w:val="000F3A52"/>
    <w:rsid w:val="00114B77"/>
    <w:rsid w:val="001716B0"/>
    <w:rsid w:val="001809EC"/>
    <w:rsid w:val="001B232E"/>
    <w:rsid w:val="001C0365"/>
    <w:rsid w:val="001D20E4"/>
    <w:rsid w:val="00215262"/>
    <w:rsid w:val="002A1B52"/>
    <w:rsid w:val="002C756D"/>
    <w:rsid w:val="002D1691"/>
    <w:rsid w:val="002D7062"/>
    <w:rsid w:val="00305406"/>
    <w:rsid w:val="003410AE"/>
    <w:rsid w:val="0038163B"/>
    <w:rsid w:val="00381D63"/>
    <w:rsid w:val="00390930"/>
    <w:rsid w:val="003B0191"/>
    <w:rsid w:val="003F3308"/>
    <w:rsid w:val="00434C03"/>
    <w:rsid w:val="004E061E"/>
    <w:rsid w:val="004F4D48"/>
    <w:rsid w:val="0050744B"/>
    <w:rsid w:val="00526276"/>
    <w:rsid w:val="005B37D2"/>
    <w:rsid w:val="005F247D"/>
    <w:rsid w:val="006642B3"/>
    <w:rsid w:val="006668A2"/>
    <w:rsid w:val="0068561B"/>
    <w:rsid w:val="006C3F75"/>
    <w:rsid w:val="006C7706"/>
    <w:rsid w:val="007750C5"/>
    <w:rsid w:val="007E6F1B"/>
    <w:rsid w:val="00831191"/>
    <w:rsid w:val="00863F5C"/>
    <w:rsid w:val="00891C9A"/>
    <w:rsid w:val="008A5DA3"/>
    <w:rsid w:val="00932E88"/>
    <w:rsid w:val="009612EF"/>
    <w:rsid w:val="00987C3C"/>
    <w:rsid w:val="009A79DA"/>
    <w:rsid w:val="00A00F03"/>
    <w:rsid w:val="00A414F3"/>
    <w:rsid w:val="00A47054"/>
    <w:rsid w:val="00A71FC0"/>
    <w:rsid w:val="00AF44D6"/>
    <w:rsid w:val="00B208BA"/>
    <w:rsid w:val="00B443B3"/>
    <w:rsid w:val="00B61493"/>
    <w:rsid w:val="00BB2F94"/>
    <w:rsid w:val="00BF1056"/>
    <w:rsid w:val="00C355FE"/>
    <w:rsid w:val="00C44BBE"/>
    <w:rsid w:val="00C471A7"/>
    <w:rsid w:val="00C81BA8"/>
    <w:rsid w:val="00D15F18"/>
    <w:rsid w:val="00DB4F0A"/>
    <w:rsid w:val="00DC27A2"/>
    <w:rsid w:val="00DC7B66"/>
    <w:rsid w:val="00DD1C0A"/>
    <w:rsid w:val="00DF60BE"/>
    <w:rsid w:val="00E07BEE"/>
    <w:rsid w:val="00E769D9"/>
    <w:rsid w:val="00E902BE"/>
    <w:rsid w:val="00EB3EBF"/>
    <w:rsid w:val="00F56662"/>
    <w:rsid w:val="00F6484C"/>
    <w:rsid w:val="00F8731B"/>
    <w:rsid w:val="00FA1B8F"/>
    <w:rsid w:val="00FB2E19"/>
    <w:rsid w:val="00FC1B5A"/>
    <w:rsid w:val="00FF1AEA"/>
    <w:rsid w:val="00F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3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C3F7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3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C3F7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oyput75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K-Tehstroy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kpss2015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irillov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r.xml?sk=4d8fb40dd0cf8e2fc0951a0c4f673f5a&amp;url=mailto%3Atender%40yanos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BB01F-B43F-464C-953A-6E91A980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17</Pages>
  <Words>7715</Words>
  <Characters>43982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6</cp:revision>
  <cp:lastPrinted>2016-03-09T10:48:00Z</cp:lastPrinted>
  <dcterms:created xsi:type="dcterms:W3CDTF">2016-02-29T07:00:00Z</dcterms:created>
  <dcterms:modified xsi:type="dcterms:W3CDTF">2016-03-11T12:24:00Z</dcterms:modified>
</cp:coreProperties>
</file>